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776C" w14:textId="77777777" w:rsidR="009479B3" w:rsidRPr="009479B3" w:rsidRDefault="009479B3" w:rsidP="008D7805">
      <w:pPr>
        <w:pStyle w:val="Normaallaadveeb"/>
        <w:spacing w:before="0" w:beforeAutospacing="0" w:after="0" w:afterAutospacing="0"/>
        <w:jc w:val="right"/>
        <w:rPr>
          <w:bCs/>
        </w:rPr>
        <w:pPrChange w:id="0" w:author="Helen Uustalu" w:date="2024-06-26T11:01:00Z">
          <w:pPr>
            <w:pStyle w:val="Normaallaadveeb"/>
            <w:jc w:val="right"/>
          </w:pPr>
        </w:pPrChange>
      </w:pPr>
      <w:r w:rsidRPr="009479B3">
        <w:rPr>
          <w:bCs/>
        </w:rPr>
        <w:t>EELNÕU</w:t>
      </w:r>
    </w:p>
    <w:p w14:paraId="6B0E3AC8" w14:textId="7DECAC45" w:rsidR="009479B3" w:rsidRPr="009479B3" w:rsidRDefault="00BB0574" w:rsidP="008D7805">
      <w:pPr>
        <w:pStyle w:val="Normaallaadveeb"/>
        <w:spacing w:before="0" w:beforeAutospacing="0" w:after="0" w:afterAutospacing="0"/>
        <w:jc w:val="right"/>
        <w:rPr>
          <w:bCs/>
        </w:rPr>
        <w:pPrChange w:id="1" w:author="Helen Uustalu" w:date="2024-06-26T11:01:00Z">
          <w:pPr>
            <w:pStyle w:val="Normaallaadveeb"/>
            <w:jc w:val="right"/>
          </w:pPr>
        </w:pPrChange>
      </w:pPr>
      <w:r>
        <w:rPr>
          <w:bCs/>
        </w:rPr>
        <w:t>05</w:t>
      </w:r>
      <w:r w:rsidR="008440F5">
        <w:rPr>
          <w:bCs/>
        </w:rPr>
        <w:t>.</w:t>
      </w:r>
      <w:r w:rsidR="009F573F">
        <w:rPr>
          <w:bCs/>
        </w:rPr>
        <w:t>0</w:t>
      </w:r>
      <w:r>
        <w:rPr>
          <w:bCs/>
        </w:rPr>
        <w:t>6</w:t>
      </w:r>
      <w:r w:rsidR="000E4847">
        <w:rPr>
          <w:bCs/>
        </w:rPr>
        <w:t>.202</w:t>
      </w:r>
      <w:r w:rsidR="009F573F">
        <w:rPr>
          <w:bCs/>
        </w:rPr>
        <w:t>4</w:t>
      </w:r>
    </w:p>
    <w:p w14:paraId="1BF1EE9D" w14:textId="074AC4DE" w:rsidR="009479B3" w:rsidRPr="009479B3" w:rsidDel="008D7805" w:rsidRDefault="009479B3" w:rsidP="008D7805">
      <w:pPr>
        <w:pStyle w:val="Normaallaadveeb"/>
        <w:spacing w:before="0" w:beforeAutospacing="0" w:after="0" w:afterAutospacing="0"/>
        <w:rPr>
          <w:del w:id="2" w:author="Helen Uustalu" w:date="2024-06-26T11:01:00Z"/>
          <w:bCs/>
        </w:rPr>
        <w:pPrChange w:id="3" w:author="Helen Uustalu" w:date="2024-06-26T11:01:00Z">
          <w:pPr>
            <w:pStyle w:val="Normaallaadveeb"/>
          </w:pPr>
        </w:pPrChange>
      </w:pPr>
    </w:p>
    <w:p w14:paraId="2B5BBC80" w14:textId="77777777" w:rsidR="009479B3" w:rsidRDefault="009479B3" w:rsidP="008D7805">
      <w:pPr>
        <w:pStyle w:val="Normaallaadveeb"/>
        <w:spacing w:before="0" w:beforeAutospacing="0" w:after="0" w:afterAutospacing="0"/>
        <w:rPr>
          <w:b/>
          <w:bCs/>
        </w:rPr>
        <w:pPrChange w:id="4" w:author="Helen Uustalu" w:date="2024-06-26T11:01:00Z">
          <w:pPr>
            <w:pStyle w:val="Normaallaadveeb"/>
          </w:pPr>
        </w:pPrChange>
      </w:pPr>
    </w:p>
    <w:p w14:paraId="795B4E91" w14:textId="2C1414EA" w:rsidR="009479B3" w:rsidRPr="008D7805" w:rsidRDefault="003D2EFB" w:rsidP="008D7805">
      <w:pPr>
        <w:pStyle w:val="Normaallaadveeb"/>
        <w:spacing w:before="0" w:beforeAutospacing="0" w:after="0" w:afterAutospacing="0"/>
        <w:jc w:val="center"/>
        <w:rPr>
          <w:b/>
          <w:bCs/>
          <w:sz w:val="32"/>
          <w:szCs w:val="32"/>
          <w:rPrChange w:id="5" w:author="Helen Uustalu" w:date="2024-06-26T11:01:00Z">
            <w:rPr>
              <w:b/>
              <w:bCs/>
            </w:rPr>
          </w:rPrChange>
        </w:rPr>
        <w:pPrChange w:id="6" w:author="Helen Uustalu" w:date="2024-06-26T11:01:00Z">
          <w:pPr>
            <w:pStyle w:val="Normaallaadveeb"/>
          </w:pPr>
        </w:pPrChange>
      </w:pPr>
      <w:commentRangeStart w:id="7"/>
      <w:r w:rsidRPr="008D7805">
        <w:rPr>
          <w:b/>
          <w:bCs/>
          <w:sz w:val="32"/>
          <w:szCs w:val="32"/>
          <w:rPrChange w:id="8" w:author="Helen Uustalu" w:date="2024-06-26T11:01:00Z">
            <w:rPr>
              <w:b/>
              <w:bCs/>
            </w:rPr>
          </w:rPrChange>
        </w:rPr>
        <w:t>Rahvusvahelise</w:t>
      </w:r>
      <w:r w:rsidR="009479B3" w:rsidRPr="008D7805">
        <w:rPr>
          <w:b/>
          <w:bCs/>
          <w:sz w:val="32"/>
          <w:szCs w:val="32"/>
          <w:rPrChange w:id="9" w:author="Helen Uustalu" w:date="2024-06-26T11:01:00Z">
            <w:rPr>
              <w:b/>
              <w:bCs/>
            </w:rPr>
          </w:rPrChange>
        </w:rPr>
        <w:t xml:space="preserve"> Rekonstru</w:t>
      </w:r>
      <w:r w:rsidRPr="008D7805">
        <w:rPr>
          <w:b/>
          <w:bCs/>
          <w:sz w:val="32"/>
          <w:szCs w:val="32"/>
          <w:rPrChange w:id="10" w:author="Helen Uustalu" w:date="2024-06-26T11:01:00Z">
            <w:rPr>
              <w:b/>
              <w:bCs/>
            </w:rPr>
          </w:rPrChange>
        </w:rPr>
        <w:t>eerimis</w:t>
      </w:r>
      <w:r w:rsidR="009479B3" w:rsidRPr="008D7805">
        <w:rPr>
          <w:b/>
          <w:bCs/>
          <w:sz w:val="32"/>
          <w:szCs w:val="32"/>
          <w:rPrChange w:id="11" w:author="Helen Uustalu" w:date="2024-06-26T11:01:00Z">
            <w:rPr>
              <w:b/>
              <w:bCs/>
            </w:rPr>
          </w:rPrChange>
        </w:rPr>
        <w:t>- ja Areng</w:t>
      </w:r>
      <w:r w:rsidR="004C1A1C" w:rsidRPr="008D7805">
        <w:rPr>
          <w:b/>
          <w:bCs/>
          <w:sz w:val="32"/>
          <w:szCs w:val="32"/>
          <w:rPrChange w:id="12" w:author="Helen Uustalu" w:date="2024-06-26T11:01:00Z">
            <w:rPr>
              <w:b/>
              <w:bCs/>
            </w:rPr>
          </w:rPrChange>
        </w:rPr>
        <w:t xml:space="preserve">upanga </w:t>
      </w:r>
      <w:r w:rsidRPr="008D7805">
        <w:rPr>
          <w:b/>
          <w:bCs/>
          <w:sz w:val="32"/>
          <w:szCs w:val="32"/>
          <w:rPrChange w:id="13" w:author="Helen Uustalu" w:date="2024-06-26T11:01:00Z">
            <w:rPr>
              <w:b/>
              <w:bCs/>
            </w:rPr>
          </w:rPrChange>
        </w:rPr>
        <w:t>põhikirja</w:t>
      </w:r>
      <w:r w:rsidR="004C1A1C" w:rsidRPr="008D7805">
        <w:rPr>
          <w:b/>
          <w:bCs/>
          <w:sz w:val="32"/>
          <w:szCs w:val="32"/>
          <w:rPrChange w:id="14" w:author="Helen Uustalu" w:date="2024-06-26T11:01:00Z">
            <w:rPr>
              <w:b/>
              <w:bCs/>
            </w:rPr>
          </w:rPrChange>
        </w:rPr>
        <w:t xml:space="preserve"> </w:t>
      </w:r>
      <w:r w:rsidR="0068067B" w:rsidRPr="008D7805">
        <w:rPr>
          <w:b/>
          <w:bCs/>
          <w:sz w:val="32"/>
          <w:szCs w:val="32"/>
          <w:lang w:eastAsia="en-US"/>
          <w:rPrChange w:id="15" w:author="Helen Uustalu" w:date="2024-06-26T11:01:00Z">
            <w:rPr>
              <w:b/>
              <w:bCs/>
              <w:lang w:eastAsia="en-US"/>
            </w:rPr>
          </w:rPrChange>
        </w:rPr>
        <w:t xml:space="preserve">III artikli 3. jao muudatuste (laenu andmise piirangu kustutamise) </w:t>
      </w:r>
      <w:r w:rsidR="00D97067" w:rsidRPr="008D7805">
        <w:rPr>
          <w:b/>
          <w:bCs/>
          <w:sz w:val="32"/>
          <w:szCs w:val="32"/>
          <w:rPrChange w:id="16" w:author="Helen Uustalu" w:date="2024-06-26T11:01:00Z">
            <w:rPr>
              <w:b/>
              <w:bCs/>
            </w:rPr>
          </w:rPrChange>
        </w:rPr>
        <w:t>ratifitseerimise seadus</w:t>
      </w:r>
      <w:commentRangeEnd w:id="7"/>
      <w:r w:rsidR="00030C9B" w:rsidRPr="008D7805">
        <w:rPr>
          <w:rStyle w:val="Kommentaariviide"/>
          <w:sz w:val="32"/>
          <w:szCs w:val="32"/>
          <w:lang w:eastAsia="en-US"/>
          <w:rPrChange w:id="17" w:author="Helen Uustalu" w:date="2024-06-26T11:01:00Z">
            <w:rPr>
              <w:rStyle w:val="Kommentaariviide"/>
              <w:rFonts w:asciiTheme="minorHAnsi" w:hAnsiTheme="minorHAnsi"/>
              <w:lang w:eastAsia="en-US"/>
            </w:rPr>
          </w:rPrChange>
        </w:rPr>
        <w:commentReference w:id="7"/>
      </w:r>
    </w:p>
    <w:p w14:paraId="517536ED" w14:textId="77777777" w:rsidR="0068067B" w:rsidRDefault="0068067B" w:rsidP="008D7805">
      <w:pPr>
        <w:pStyle w:val="Normaallaadveeb"/>
        <w:spacing w:before="0" w:beforeAutospacing="0" w:after="0" w:afterAutospacing="0"/>
        <w:jc w:val="both"/>
        <w:pPrChange w:id="18" w:author="Helen Uustalu" w:date="2024-06-26T11:01:00Z">
          <w:pPr>
            <w:pStyle w:val="Normaallaadveeb"/>
            <w:jc w:val="both"/>
          </w:pPr>
        </w:pPrChange>
      </w:pPr>
    </w:p>
    <w:p w14:paraId="6BDB3FA6" w14:textId="49603902" w:rsidR="009479B3" w:rsidRDefault="009479B3" w:rsidP="008D7805">
      <w:pPr>
        <w:pStyle w:val="Normaallaadveeb"/>
        <w:spacing w:before="0" w:beforeAutospacing="0" w:after="0" w:afterAutospacing="0"/>
        <w:jc w:val="both"/>
        <w:pPrChange w:id="19" w:author="Helen Uustalu" w:date="2024-06-26T11:01:00Z">
          <w:pPr>
            <w:pStyle w:val="Normaallaadveeb"/>
            <w:jc w:val="both"/>
          </w:pPr>
        </w:pPrChange>
      </w:pPr>
      <w:r>
        <w:t>Ratifitseerida</w:t>
      </w:r>
      <w:r w:rsidR="005D0FCD">
        <w:t xml:space="preserve"> lisatud</w:t>
      </w:r>
      <w:r>
        <w:t xml:space="preserve"> </w:t>
      </w:r>
      <w:r w:rsidR="009F573F">
        <w:t>Rahvusvahelise</w:t>
      </w:r>
      <w:r w:rsidR="005D0FCD" w:rsidRPr="005D0FCD">
        <w:rPr>
          <w:bCs/>
        </w:rPr>
        <w:t xml:space="preserve"> Rekonstru</w:t>
      </w:r>
      <w:r w:rsidR="002C0E76">
        <w:rPr>
          <w:bCs/>
        </w:rPr>
        <w:t>eerimis</w:t>
      </w:r>
      <w:r w:rsidR="005D0FCD" w:rsidRPr="005D0FCD">
        <w:rPr>
          <w:bCs/>
        </w:rPr>
        <w:t xml:space="preserve">- ja Arengupanga </w:t>
      </w:r>
      <w:r w:rsidR="00F71D39">
        <w:rPr>
          <w:bCs/>
        </w:rPr>
        <w:t>põhikirja</w:t>
      </w:r>
      <w:r w:rsidR="004C1A1C">
        <w:t xml:space="preserve"> </w:t>
      </w:r>
      <w:r w:rsidR="0068067B">
        <w:t xml:space="preserve">III </w:t>
      </w:r>
      <w:r w:rsidR="004C1A1C">
        <w:t>artikli</w:t>
      </w:r>
      <w:r>
        <w:t xml:space="preserve"> </w:t>
      </w:r>
      <w:r w:rsidR="0068067B">
        <w:t>3</w:t>
      </w:r>
      <w:r w:rsidR="00030C9B">
        <w:t>.</w:t>
      </w:r>
      <w:r w:rsidR="0068067B">
        <w:t xml:space="preserve"> jao</w:t>
      </w:r>
      <w:r w:rsidR="009F573F">
        <w:t xml:space="preserve"> </w:t>
      </w:r>
      <w:r w:rsidR="004C1A1C">
        <w:t>muudatus</w:t>
      </w:r>
      <w:r w:rsidR="00404B06">
        <w:t>ed</w:t>
      </w:r>
      <w:r>
        <w:t>, mis o</w:t>
      </w:r>
      <w:r w:rsidR="00404B06">
        <w:t>n vastu võetud</w:t>
      </w:r>
      <w:r w:rsidR="0068067B">
        <w:t xml:space="preserve"> </w:t>
      </w:r>
      <w:ins w:id="20" w:author="Helen Uustalu" w:date="2024-06-25T18:07:00Z">
        <w:r w:rsidR="00030C9B">
          <w:t>Rahvusvahelise</w:t>
        </w:r>
        <w:r w:rsidR="00030C9B" w:rsidRPr="005D0FCD">
          <w:rPr>
            <w:bCs/>
          </w:rPr>
          <w:t xml:space="preserve"> Rekonstru</w:t>
        </w:r>
        <w:r w:rsidR="00030C9B">
          <w:rPr>
            <w:bCs/>
          </w:rPr>
          <w:t>eerimis</w:t>
        </w:r>
        <w:r w:rsidR="00030C9B" w:rsidRPr="005D0FCD">
          <w:rPr>
            <w:bCs/>
          </w:rPr>
          <w:t xml:space="preserve">- ja Arengupanga </w:t>
        </w:r>
      </w:ins>
      <w:del w:id="21" w:author="Helen Uustalu" w:date="2024-06-25T18:07:00Z">
        <w:r w:rsidR="0068067B" w:rsidDel="00030C9B">
          <w:delText>panga</w:delText>
        </w:r>
        <w:r w:rsidR="00404B06" w:rsidDel="00030C9B">
          <w:delText xml:space="preserve"> </w:delText>
        </w:r>
      </w:del>
      <w:r w:rsidR="00404B06">
        <w:t>nõukogu</w:t>
      </w:r>
      <w:r w:rsidR="00D97067">
        <w:t xml:space="preserve"> </w:t>
      </w:r>
      <w:r w:rsidR="0068067B">
        <w:t xml:space="preserve">10. juuli </w:t>
      </w:r>
      <w:r w:rsidR="00D97067">
        <w:t>20</w:t>
      </w:r>
      <w:r w:rsidR="00AC56EA">
        <w:t>2</w:t>
      </w:r>
      <w:r w:rsidR="00BB0574">
        <w:t>3</w:t>
      </w:r>
      <w:r w:rsidR="00D97067">
        <w:t>.</w:t>
      </w:r>
      <w:r w:rsidR="003D4021">
        <w:t xml:space="preserve"> </w:t>
      </w:r>
      <w:r w:rsidR="00D97067">
        <w:t>aasta</w:t>
      </w:r>
      <w:r w:rsidR="00FD5A6E">
        <w:t xml:space="preserve"> otsusega nr 696</w:t>
      </w:r>
      <w:r w:rsidR="00D97067">
        <w:t>.</w:t>
      </w:r>
    </w:p>
    <w:p w14:paraId="5525BB0A" w14:textId="77777777" w:rsidR="009479B3" w:rsidRDefault="009479B3" w:rsidP="008D7805">
      <w:pPr>
        <w:pStyle w:val="Normaallaadveeb"/>
        <w:spacing w:before="0" w:beforeAutospacing="0" w:after="0" w:afterAutospacing="0"/>
        <w:pPrChange w:id="22" w:author="Helen Uustalu" w:date="2024-06-26T11:01:00Z">
          <w:pPr>
            <w:pStyle w:val="Normaallaadveeb"/>
          </w:pPr>
        </w:pPrChange>
      </w:pPr>
    </w:p>
    <w:p w14:paraId="238552AA" w14:textId="77777777" w:rsidR="009479B3" w:rsidRDefault="009479B3" w:rsidP="008D7805">
      <w:pPr>
        <w:pStyle w:val="Normaallaadveeb"/>
        <w:spacing w:before="0" w:beforeAutospacing="0" w:after="0" w:afterAutospacing="0"/>
        <w:pPrChange w:id="23" w:author="Helen Uustalu" w:date="2024-06-26T11:01:00Z">
          <w:pPr>
            <w:pStyle w:val="Normaallaadveeb"/>
          </w:pPr>
        </w:pPrChange>
      </w:pPr>
    </w:p>
    <w:p w14:paraId="4CC10A0A" w14:textId="77777777" w:rsidR="009479B3" w:rsidRDefault="009479B3" w:rsidP="008D7805">
      <w:pPr>
        <w:pStyle w:val="Normaallaadveeb"/>
        <w:spacing w:before="0" w:beforeAutospacing="0" w:after="0" w:afterAutospacing="0"/>
        <w:pPrChange w:id="24" w:author="Helen Uustalu" w:date="2024-06-26T11:01:00Z">
          <w:pPr>
            <w:pStyle w:val="Normaallaadveeb"/>
          </w:pPr>
        </w:pPrChange>
      </w:pPr>
    </w:p>
    <w:p w14:paraId="73E1F930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25" w:author="Helen Uustalu" w:date="2024-06-25T18:07:00Z"/>
          <w:rFonts w:ascii="Times New Roman" w:hAnsi="Times New Roman"/>
          <w:sz w:val="24"/>
          <w:szCs w:val="24"/>
        </w:rPr>
      </w:pPr>
      <w:ins w:id="26" w:author="Helen Uustalu" w:date="2024-06-25T18:07:00Z">
        <w:r w:rsidRPr="00597C08">
          <w:rPr>
            <w:rFonts w:ascii="Times New Roman" w:hAnsi="Times New Roman"/>
            <w:sz w:val="24"/>
            <w:szCs w:val="24"/>
          </w:rPr>
          <w:t xml:space="preserve">Lauri </w:t>
        </w:r>
        <w:proofErr w:type="spellStart"/>
        <w:r w:rsidRPr="00597C08">
          <w:rPr>
            <w:rFonts w:ascii="Times New Roman" w:hAnsi="Times New Roman"/>
            <w:sz w:val="24"/>
            <w:szCs w:val="24"/>
          </w:rPr>
          <w:t>Hussar</w:t>
        </w:r>
        <w:proofErr w:type="spellEnd"/>
      </w:ins>
    </w:p>
    <w:p w14:paraId="3F21915A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27" w:author="Helen Uustalu" w:date="2024-06-25T18:07:00Z"/>
          <w:rFonts w:ascii="Times New Roman" w:hAnsi="Times New Roman"/>
          <w:sz w:val="24"/>
          <w:szCs w:val="24"/>
        </w:rPr>
      </w:pPr>
      <w:ins w:id="28" w:author="Helen Uustalu" w:date="2024-06-25T18:07:00Z">
        <w:r w:rsidRPr="00597C08">
          <w:rPr>
            <w:rFonts w:ascii="Times New Roman" w:hAnsi="Times New Roman"/>
            <w:sz w:val="24"/>
            <w:szCs w:val="24"/>
          </w:rPr>
          <w:t>Riigikogu esimees</w:t>
        </w:r>
      </w:ins>
    </w:p>
    <w:p w14:paraId="05D1FC0C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29" w:author="Helen Uustalu" w:date="2024-06-25T18:07:00Z"/>
          <w:rFonts w:ascii="Times New Roman" w:hAnsi="Times New Roman"/>
          <w:sz w:val="24"/>
          <w:szCs w:val="24"/>
        </w:rPr>
      </w:pPr>
    </w:p>
    <w:p w14:paraId="63BEFD5F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30" w:author="Helen Uustalu" w:date="2024-06-25T18:07:00Z"/>
          <w:rFonts w:ascii="Times New Roman" w:hAnsi="Times New Roman"/>
          <w:sz w:val="24"/>
          <w:szCs w:val="24"/>
        </w:rPr>
      </w:pPr>
      <w:ins w:id="31" w:author="Helen Uustalu" w:date="2024-06-25T18:07:00Z">
        <w:r w:rsidRPr="00597C08">
          <w:rPr>
            <w:rFonts w:ascii="Times New Roman" w:hAnsi="Times New Roman"/>
            <w:sz w:val="24"/>
            <w:szCs w:val="24"/>
          </w:rPr>
          <w:t xml:space="preserve">Tallinn, ”.…” …………….. 2024. a </w:t>
        </w:r>
      </w:ins>
    </w:p>
    <w:p w14:paraId="310B1B60" w14:textId="77777777" w:rsidR="00030C9B" w:rsidRPr="00597C08" w:rsidRDefault="00030C9B" w:rsidP="008D780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-1"/>
        <w:jc w:val="both"/>
        <w:rPr>
          <w:ins w:id="32" w:author="Helen Uustalu" w:date="2024-06-25T18:07:00Z"/>
          <w:rFonts w:ascii="Times New Roman" w:hAnsi="Times New Roman"/>
          <w:sz w:val="24"/>
          <w:szCs w:val="24"/>
        </w:rPr>
      </w:pPr>
    </w:p>
    <w:p w14:paraId="12260101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33" w:author="Helen Uustalu" w:date="2024-06-25T18:07:00Z"/>
          <w:rFonts w:ascii="Times New Roman" w:hAnsi="Times New Roman"/>
          <w:sz w:val="24"/>
          <w:szCs w:val="24"/>
        </w:rPr>
      </w:pPr>
      <w:ins w:id="34" w:author="Helen Uustalu" w:date="2024-06-25T18:07:00Z">
        <w:r w:rsidRPr="00597C08">
          <w:rPr>
            <w:rFonts w:ascii="Times New Roman" w:hAnsi="Times New Roman"/>
            <w:sz w:val="24"/>
            <w:szCs w:val="24"/>
          </w:rPr>
          <w:t>Algatab Vabariigi Valitsus …………… 202</w:t>
        </w:r>
        <w:r>
          <w:rPr>
            <w:rFonts w:ascii="Times New Roman" w:hAnsi="Times New Roman"/>
            <w:sz w:val="24"/>
            <w:szCs w:val="24"/>
          </w:rPr>
          <w:t>4. a</w:t>
        </w:r>
      </w:ins>
    </w:p>
    <w:p w14:paraId="57012FA5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35" w:author="Helen Uustalu" w:date="2024-06-25T18:07:00Z"/>
          <w:rFonts w:ascii="Times New Roman" w:hAnsi="Times New Roman"/>
          <w:sz w:val="24"/>
          <w:szCs w:val="24"/>
        </w:rPr>
      </w:pPr>
    </w:p>
    <w:p w14:paraId="638DB431" w14:textId="77777777" w:rsidR="00030C9B" w:rsidRPr="00597C08" w:rsidRDefault="00030C9B" w:rsidP="008D780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ins w:id="36" w:author="Helen Uustalu" w:date="2024-06-25T18:07:00Z"/>
          <w:rFonts w:ascii="Times New Roman" w:hAnsi="Times New Roman"/>
          <w:sz w:val="24"/>
          <w:szCs w:val="24"/>
        </w:rPr>
      </w:pPr>
      <w:ins w:id="37" w:author="Helen Uustalu" w:date="2024-06-25T18:07:00Z">
        <w:r w:rsidRPr="00597C08">
          <w:rPr>
            <w:rFonts w:ascii="Times New Roman" w:hAnsi="Times New Roman"/>
            <w:sz w:val="24"/>
            <w:szCs w:val="24"/>
          </w:rPr>
          <w:t>(allkirjastatud digitaalselt)</w:t>
        </w:r>
      </w:ins>
    </w:p>
    <w:p w14:paraId="24AB0A03" w14:textId="16AE5375" w:rsidR="009479B3" w:rsidDel="00030C9B" w:rsidRDefault="009479B3" w:rsidP="008D7805">
      <w:pPr>
        <w:pStyle w:val="Normaallaadveeb"/>
        <w:spacing w:before="0" w:beforeAutospacing="0" w:after="0" w:afterAutospacing="0"/>
        <w:rPr>
          <w:del w:id="38" w:author="Helen Uustalu" w:date="2024-06-25T18:07:00Z"/>
        </w:rPr>
        <w:pPrChange w:id="39" w:author="Helen Uustalu" w:date="2024-06-26T11:01:00Z">
          <w:pPr>
            <w:pStyle w:val="Normaallaadveeb"/>
          </w:pPr>
        </w:pPrChange>
      </w:pPr>
      <w:del w:id="40" w:author="Helen Uustalu" w:date="2024-06-25T18:07:00Z">
        <w:r w:rsidDel="00030C9B">
          <w:delText>Riigikogu esimees</w:delText>
        </w:r>
      </w:del>
    </w:p>
    <w:p w14:paraId="50ABC98A" w14:textId="67B01B9A" w:rsidR="009479B3" w:rsidDel="00030C9B" w:rsidRDefault="009479B3" w:rsidP="008D7805">
      <w:pPr>
        <w:pStyle w:val="Normaallaadveeb"/>
        <w:spacing w:before="0" w:beforeAutospacing="0" w:after="0" w:afterAutospacing="0"/>
        <w:rPr>
          <w:del w:id="41" w:author="Helen Uustalu" w:date="2024-06-25T18:07:00Z"/>
        </w:rPr>
        <w:pPrChange w:id="42" w:author="Helen Uustalu" w:date="2024-06-26T11:01:00Z">
          <w:pPr>
            <w:pStyle w:val="Normaallaadveeb"/>
          </w:pPr>
        </w:pPrChange>
      </w:pPr>
      <w:del w:id="43" w:author="Helen Uustalu" w:date="2024-06-25T18:07:00Z">
        <w:r w:rsidDel="00030C9B">
          <w:delText xml:space="preserve">Tallinn,                    </w:delText>
        </w:r>
        <w:r w:rsidR="0063204B" w:rsidDel="00030C9B">
          <w:delText xml:space="preserve">     20</w:delText>
        </w:r>
        <w:r w:rsidR="00AC56EA" w:rsidDel="00030C9B">
          <w:delText>2</w:delText>
        </w:r>
        <w:r w:rsidR="009F573F" w:rsidDel="00030C9B">
          <w:delText>4</w:delText>
        </w:r>
      </w:del>
    </w:p>
    <w:p w14:paraId="695F92AA" w14:textId="1ECC6383" w:rsidR="009479B3" w:rsidDel="00030C9B" w:rsidRDefault="00283FAF" w:rsidP="008D7805">
      <w:pPr>
        <w:pStyle w:val="Normaallaadveeb"/>
        <w:spacing w:before="0" w:beforeAutospacing="0" w:after="0" w:afterAutospacing="0"/>
        <w:rPr>
          <w:del w:id="44" w:author="Helen Uustalu" w:date="2024-06-25T18:07:00Z"/>
        </w:rPr>
        <w:pPrChange w:id="45" w:author="Helen Uustalu" w:date="2024-06-26T11:01:00Z">
          <w:pPr>
            <w:pStyle w:val="Normaallaadveeb"/>
          </w:pPr>
        </w:pPrChange>
      </w:pPr>
      <w:del w:id="46" w:author="Helen Uustalu" w:date="2024-06-25T18:07:00Z">
        <w:r w:rsidDel="00030C9B">
          <w:delText>Esitab</w:delText>
        </w:r>
        <w:r w:rsidR="009479B3" w:rsidDel="00030C9B">
          <w:delText xml:space="preserve"> Vabariigi Valitsus</w:delText>
        </w:r>
      </w:del>
    </w:p>
    <w:p w14:paraId="128A744E" w14:textId="072A112F" w:rsidR="009479B3" w:rsidDel="00030C9B" w:rsidRDefault="009479B3" w:rsidP="008D7805">
      <w:pPr>
        <w:pStyle w:val="Normaallaadveeb"/>
        <w:spacing w:before="0" w:beforeAutospacing="0" w:after="0" w:afterAutospacing="0"/>
        <w:rPr>
          <w:del w:id="47" w:author="Helen Uustalu" w:date="2024-06-25T18:07:00Z"/>
        </w:rPr>
        <w:pPrChange w:id="48" w:author="Helen Uustalu" w:date="2024-06-26T11:01:00Z">
          <w:pPr>
            <w:pStyle w:val="Normaallaadveeb"/>
          </w:pPr>
        </w:pPrChange>
      </w:pPr>
      <w:del w:id="49" w:author="Helen Uustalu" w:date="2024-06-25T18:07:00Z">
        <w:r w:rsidDel="00030C9B">
          <w:delText>"..</w:delText>
        </w:r>
        <w:r w:rsidR="0063204B" w:rsidDel="00030C9B">
          <w:delText>...." ..................... 20</w:delText>
        </w:r>
        <w:r w:rsidR="00AC56EA" w:rsidDel="00030C9B">
          <w:delText>2</w:delText>
        </w:r>
        <w:r w:rsidR="009F573F" w:rsidDel="00030C9B">
          <w:delText>4</w:delText>
        </w:r>
        <w:r w:rsidDel="00030C9B">
          <w:delText>.a</w:delText>
        </w:r>
      </w:del>
    </w:p>
    <w:p w14:paraId="649C8111" w14:textId="77777777" w:rsidR="001B1014" w:rsidRDefault="001B1014" w:rsidP="008D7805">
      <w:pPr>
        <w:spacing w:after="0" w:line="240" w:lineRule="auto"/>
        <w:pPrChange w:id="50" w:author="Helen Uustalu" w:date="2024-06-26T11:01:00Z">
          <w:pPr/>
        </w:pPrChange>
      </w:pPr>
    </w:p>
    <w:sectPr w:rsidR="001B1014" w:rsidSect="00E53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Helen Uustalu" w:date="2024-06-25T18:05:00Z" w:initials="HU">
    <w:p w14:paraId="05996004" w14:textId="77777777" w:rsidR="008D7805" w:rsidRDefault="00030C9B" w:rsidP="0036236A">
      <w:pPr>
        <w:pStyle w:val="Kommentaaritekst"/>
      </w:pPr>
      <w:r>
        <w:rPr>
          <w:rStyle w:val="Kommentaariviide"/>
        </w:rPr>
        <w:annotationRef/>
      </w:r>
      <w:r w:rsidR="008D7805">
        <w:t xml:space="preserve">Vormistasin vastavalt juhendile (nt rea vahe, pealkirja suurus jne): </w:t>
      </w:r>
      <w:hyperlink r:id="rId1" w:history="1">
        <w:r w:rsidR="008D7805" w:rsidRPr="0036236A">
          <w:rPr>
            <w:rStyle w:val="Hperlink"/>
          </w:rPr>
          <w:t>https://www.just.ee/sites/default/files/documents/2022-10/Eeln%C3%B5u%20ja%20seletuskirja%20vormistamise%20juhend.pdf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9960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5855F" w16cex:dateUtc="2024-06-25T15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996004" w16cid:durableId="2A2585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9B3"/>
    <w:rsid w:val="00026F04"/>
    <w:rsid w:val="00030C9B"/>
    <w:rsid w:val="000D3E0F"/>
    <w:rsid w:val="000E4847"/>
    <w:rsid w:val="001174A0"/>
    <w:rsid w:val="001B1014"/>
    <w:rsid w:val="00227889"/>
    <w:rsid w:val="00283FAF"/>
    <w:rsid w:val="00296DCD"/>
    <w:rsid w:val="002C0E76"/>
    <w:rsid w:val="00380D76"/>
    <w:rsid w:val="003A53DF"/>
    <w:rsid w:val="003D2EFB"/>
    <w:rsid w:val="003D4021"/>
    <w:rsid w:val="003F0A5C"/>
    <w:rsid w:val="00404B06"/>
    <w:rsid w:val="004C1A1C"/>
    <w:rsid w:val="005B3924"/>
    <w:rsid w:val="005D0FCD"/>
    <w:rsid w:val="0063204B"/>
    <w:rsid w:val="0068067B"/>
    <w:rsid w:val="007652EB"/>
    <w:rsid w:val="007E5A94"/>
    <w:rsid w:val="00815F8A"/>
    <w:rsid w:val="00840879"/>
    <w:rsid w:val="008440F5"/>
    <w:rsid w:val="008D7805"/>
    <w:rsid w:val="008F39D8"/>
    <w:rsid w:val="009479B3"/>
    <w:rsid w:val="00965718"/>
    <w:rsid w:val="00980A31"/>
    <w:rsid w:val="009871B1"/>
    <w:rsid w:val="009A77A4"/>
    <w:rsid w:val="009B2416"/>
    <w:rsid w:val="009F573F"/>
    <w:rsid w:val="009F7F53"/>
    <w:rsid w:val="00AA5976"/>
    <w:rsid w:val="00AC56EA"/>
    <w:rsid w:val="00B3576E"/>
    <w:rsid w:val="00BB0574"/>
    <w:rsid w:val="00D97067"/>
    <w:rsid w:val="00E514AA"/>
    <w:rsid w:val="00E532FA"/>
    <w:rsid w:val="00F71D39"/>
    <w:rsid w:val="00F96827"/>
    <w:rsid w:val="00FA081B"/>
    <w:rsid w:val="00FD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E8508"/>
  <w14:defaultImageDpi w14:val="0"/>
  <w15:docId w15:val="{A4C04DAE-3C65-42C4-ADE2-9C9DDF75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532FA"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9479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D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3D4021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rsid w:val="00FD5A6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D5A6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D5A6E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D5A6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FD5A6E"/>
    <w:rPr>
      <w:rFonts w:cs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68067B"/>
    <w:pPr>
      <w:spacing w:after="0" w:line="240" w:lineRule="auto"/>
    </w:pPr>
    <w:rPr>
      <w:rFonts w:cs="Times New Roman"/>
    </w:rPr>
  </w:style>
  <w:style w:type="character" w:styleId="Hperlink">
    <w:name w:val="Hyperlink"/>
    <w:basedOn w:val="Liguvaikefont"/>
    <w:uiPriority w:val="99"/>
    <w:rsid w:val="00030C9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30C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.ee/sites/default/files/documents/2022-10/Eeln%C3%B5u%20ja%20seletuskirja%20vormistamise%20juhend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ylleelm</dc:creator>
  <cp:keywords/>
  <dc:description/>
  <cp:lastModifiedBy>Helen Uustalu</cp:lastModifiedBy>
  <cp:revision>4</cp:revision>
  <dcterms:created xsi:type="dcterms:W3CDTF">2024-06-25T15:04:00Z</dcterms:created>
  <dcterms:modified xsi:type="dcterms:W3CDTF">2024-06-26T08:02:00Z</dcterms:modified>
</cp:coreProperties>
</file>